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6887C89"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444624">
        <w:rPr>
          <w:rStyle w:val="Strong"/>
          <w:b/>
          <w:bCs w:val="0"/>
          <w:sz w:val="24"/>
          <w:szCs w:val="24"/>
        </w:rPr>
        <w:t>22-G007-25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30"/>
        <w:gridCol w:w="5367"/>
        <w:gridCol w:w="1360"/>
      </w:tblGrid>
      <w:tr w:rsidR="006E17EC" w:rsidRPr="00444624" w14:paraId="63269C81" w14:textId="77777777" w:rsidTr="00444624">
        <w:trPr>
          <w:cantSplit/>
          <w:tblHeader/>
        </w:trPr>
        <w:tc>
          <w:tcPr>
            <w:tcW w:w="2430" w:type="dxa"/>
            <w:shd w:val="clear" w:color="auto" w:fill="FFFFFF" w:themeFill="background1"/>
            <w:vAlign w:val="center"/>
          </w:tcPr>
          <w:p w14:paraId="0926894E" w14:textId="29433CF9" w:rsidR="006E17EC" w:rsidRPr="00444624" w:rsidRDefault="006E17EC" w:rsidP="006E17EC">
            <w:pPr>
              <w:pStyle w:val="TableContents"/>
              <w:jc w:val="center"/>
              <w:rPr>
                <w:rFonts w:cs="Calibri"/>
                <w:b/>
              </w:rPr>
            </w:pPr>
            <w:r w:rsidRPr="00444624">
              <w:rPr>
                <w:rFonts w:cs="Calibri"/>
                <w:b/>
              </w:rPr>
              <w:t>Major Criteria</w:t>
            </w:r>
          </w:p>
        </w:tc>
        <w:tc>
          <w:tcPr>
            <w:tcW w:w="5367" w:type="dxa"/>
            <w:shd w:val="clear" w:color="auto" w:fill="FFFFFF" w:themeFill="background1"/>
            <w:vAlign w:val="center"/>
          </w:tcPr>
          <w:p w14:paraId="266E364D" w14:textId="77777777" w:rsidR="006E17EC" w:rsidRPr="00444624" w:rsidRDefault="006E17EC" w:rsidP="006E17EC">
            <w:pPr>
              <w:pStyle w:val="TableContents"/>
              <w:jc w:val="center"/>
              <w:rPr>
                <w:rFonts w:cs="Calibri"/>
                <w:b/>
              </w:rPr>
            </w:pPr>
            <w:r w:rsidRPr="00444624">
              <w:rPr>
                <w:rFonts w:cs="Calibri"/>
                <w:b/>
              </w:rPr>
              <w:t>Details &amp; Sub-Criteria</w:t>
            </w:r>
          </w:p>
        </w:tc>
        <w:tc>
          <w:tcPr>
            <w:tcW w:w="1360" w:type="dxa"/>
            <w:shd w:val="clear" w:color="auto" w:fill="FFFFFF" w:themeFill="background1"/>
            <w:vAlign w:val="center"/>
          </w:tcPr>
          <w:p w14:paraId="6D25EDF4" w14:textId="77777777" w:rsidR="006E17EC" w:rsidRPr="00444624" w:rsidRDefault="006E17EC" w:rsidP="006E17EC">
            <w:pPr>
              <w:pStyle w:val="TableContents"/>
              <w:jc w:val="center"/>
              <w:rPr>
                <w:rFonts w:cs="Calibri"/>
                <w:b/>
              </w:rPr>
            </w:pPr>
            <w:r w:rsidRPr="00444624">
              <w:rPr>
                <w:rFonts w:cs="Calibri"/>
                <w:b/>
              </w:rPr>
              <w:t>Possible Score</w:t>
            </w:r>
          </w:p>
        </w:tc>
      </w:tr>
      <w:tr w:rsidR="006E17EC" w:rsidRPr="00444624" w14:paraId="053B03DF" w14:textId="77777777" w:rsidTr="00444624">
        <w:trPr>
          <w:cantSplit/>
          <w:tblHeader/>
        </w:trPr>
        <w:tc>
          <w:tcPr>
            <w:tcW w:w="2430" w:type="dxa"/>
            <w:shd w:val="clear" w:color="auto" w:fill="FFFFFF" w:themeFill="background1"/>
            <w:vAlign w:val="center"/>
          </w:tcPr>
          <w:p w14:paraId="5B4EEC3C" w14:textId="461BD486" w:rsidR="006E17EC" w:rsidRPr="00444624" w:rsidRDefault="00DE3F38" w:rsidP="006E17EC">
            <w:pPr>
              <w:pStyle w:val="TableContents"/>
              <w:rPr>
                <w:rFonts w:asciiTheme="minorHAnsi" w:hAnsiTheme="minorHAnsi"/>
                <w:sz w:val="22"/>
                <w:szCs w:val="22"/>
                <w:lang w:eastAsia="en-US"/>
              </w:rPr>
            </w:pPr>
            <w:r w:rsidRPr="00444624">
              <w:rPr>
                <w:rFonts w:asciiTheme="minorHAnsi" w:hAnsiTheme="minorHAnsi"/>
                <w:sz w:val="22"/>
                <w:szCs w:val="22"/>
                <w:lang w:eastAsia="en-US"/>
              </w:rPr>
              <w:t xml:space="preserve">Firm/consortium’s experience and reputation </w:t>
            </w:r>
            <w:r w:rsidR="00B52A14" w:rsidRPr="00444624">
              <w:rPr>
                <w:rFonts w:asciiTheme="minorHAnsi" w:hAnsiTheme="minorHAnsi"/>
                <w:sz w:val="22"/>
                <w:szCs w:val="22"/>
                <w:lang w:eastAsia="en-US"/>
              </w:rPr>
              <w:t>with</w:t>
            </w:r>
            <w:r w:rsidRPr="00444624">
              <w:rPr>
                <w:rFonts w:asciiTheme="minorHAnsi" w:hAnsiTheme="minorHAnsi"/>
                <w:sz w:val="22"/>
                <w:szCs w:val="22"/>
                <w:lang w:eastAsia="en-US"/>
              </w:rPr>
              <w:t xml:space="preserve"> similar </w:t>
            </w:r>
            <w:r w:rsidR="00AD3DBB" w:rsidRPr="00444624">
              <w:rPr>
                <w:rFonts w:asciiTheme="minorHAnsi" w:hAnsiTheme="minorHAnsi"/>
                <w:sz w:val="22"/>
                <w:szCs w:val="22"/>
                <w:lang w:eastAsia="en-US"/>
              </w:rPr>
              <w:t>supply of Goods</w:t>
            </w:r>
          </w:p>
        </w:tc>
        <w:tc>
          <w:tcPr>
            <w:tcW w:w="5367" w:type="dxa"/>
            <w:shd w:val="clear" w:color="auto" w:fill="FFFFFF" w:themeFill="background1"/>
          </w:tcPr>
          <w:p w14:paraId="3ADDF29E" w14:textId="0AA7E395" w:rsidR="003D2D93" w:rsidRPr="00444624" w:rsidRDefault="003D2D93" w:rsidP="003D2D93">
            <w:pPr>
              <w:pStyle w:val="TableContents"/>
              <w:numPr>
                <w:ilvl w:val="0"/>
                <w:numId w:val="3"/>
              </w:numPr>
              <w:rPr>
                <w:rFonts w:asciiTheme="minorHAnsi" w:hAnsiTheme="minorHAnsi"/>
                <w:sz w:val="22"/>
                <w:szCs w:val="22"/>
              </w:rPr>
            </w:pPr>
            <w:r w:rsidRPr="00444624">
              <w:rPr>
                <w:rFonts w:asciiTheme="minorHAnsi" w:hAnsiTheme="minorHAnsi"/>
                <w:sz w:val="22"/>
                <w:szCs w:val="22"/>
              </w:rPr>
              <w:t xml:space="preserve">The brand of the quoted equipment is well known for familiarity of operation and technical support. </w:t>
            </w:r>
          </w:p>
        </w:tc>
        <w:tc>
          <w:tcPr>
            <w:tcW w:w="1360" w:type="dxa"/>
            <w:shd w:val="clear" w:color="auto" w:fill="FFFFFF" w:themeFill="background1"/>
            <w:vAlign w:val="center"/>
          </w:tcPr>
          <w:p w14:paraId="6FB170A3" w14:textId="75EF2B99" w:rsidR="006E17EC" w:rsidRPr="00444624" w:rsidRDefault="003D2D93" w:rsidP="006E17EC">
            <w:pPr>
              <w:pStyle w:val="TableContents"/>
              <w:jc w:val="center"/>
              <w:rPr>
                <w:rFonts w:asciiTheme="minorHAnsi" w:hAnsiTheme="minorHAnsi"/>
                <w:sz w:val="22"/>
                <w:szCs w:val="22"/>
                <w:lang w:eastAsia="en-US"/>
              </w:rPr>
            </w:pPr>
            <w:r w:rsidRPr="00444624">
              <w:rPr>
                <w:rFonts w:asciiTheme="minorHAnsi" w:hAnsiTheme="minorHAnsi"/>
                <w:sz w:val="22"/>
                <w:szCs w:val="22"/>
                <w:lang w:eastAsia="en-US"/>
              </w:rPr>
              <w:t>15</w:t>
            </w:r>
          </w:p>
        </w:tc>
      </w:tr>
      <w:tr w:rsidR="006E17EC" w:rsidRPr="00444624" w14:paraId="613F68D6" w14:textId="77777777" w:rsidTr="00444624">
        <w:trPr>
          <w:cantSplit/>
          <w:tblHeader/>
        </w:trPr>
        <w:tc>
          <w:tcPr>
            <w:tcW w:w="2430" w:type="dxa"/>
            <w:shd w:val="clear" w:color="auto" w:fill="FFFFFF" w:themeFill="background1"/>
            <w:vAlign w:val="center"/>
          </w:tcPr>
          <w:p w14:paraId="44102FCB" w14:textId="19DEBEED" w:rsidR="006E17EC" w:rsidRPr="00444624" w:rsidRDefault="00AD3DBB" w:rsidP="006E17EC">
            <w:pPr>
              <w:pStyle w:val="TableContents"/>
              <w:rPr>
                <w:rFonts w:asciiTheme="minorHAnsi" w:hAnsiTheme="minorHAnsi"/>
                <w:sz w:val="22"/>
                <w:szCs w:val="22"/>
                <w:lang w:eastAsia="en-US"/>
              </w:rPr>
            </w:pPr>
            <w:r w:rsidRPr="00444624">
              <w:rPr>
                <w:rFonts w:asciiTheme="minorHAnsi" w:hAnsiTheme="minorHAnsi"/>
                <w:sz w:val="22"/>
                <w:szCs w:val="22"/>
                <w:lang w:eastAsia="en-US"/>
              </w:rPr>
              <w:t>Delivery time</w:t>
            </w:r>
          </w:p>
        </w:tc>
        <w:tc>
          <w:tcPr>
            <w:tcW w:w="5367" w:type="dxa"/>
            <w:shd w:val="clear" w:color="auto" w:fill="FFFFFF" w:themeFill="background1"/>
          </w:tcPr>
          <w:p w14:paraId="4BA71FA2" w14:textId="320CCFFC" w:rsidR="006E17EC" w:rsidRPr="00444624" w:rsidRDefault="003D2D93" w:rsidP="001D3BEC">
            <w:pPr>
              <w:pStyle w:val="TableContents"/>
              <w:numPr>
                <w:ilvl w:val="0"/>
                <w:numId w:val="4"/>
              </w:numPr>
              <w:rPr>
                <w:rFonts w:asciiTheme="minorHAnsi" w:hAnsiTheme="minorHAnsi"/>
                <w:sz w:val="22"/>
                <w:szCs w:val="22"/>
              </w:rPr>
            </w:pPr>
            <w:r w:rsidRPr="00444624">
              <w:rPr>
                <w:rFonts w:asciiTheme="minorHAnsi" w:hAnsiTheme="minorHAnsi"/>
                <w:sz w:val="22"/>
                <w:szCs w:val="22"/>
              </w:rPr>
              <w:t>Items delivery time is as requested</w:t>
            </w:r>
          </w:p>
        </w:tc>
        <w:tc>
          <w:tcPr>
            <w:tcW w:w="1360" w:type="dxa"/>
            <w:shd w:val="clear" w:color="auto" w:fill="FFFFFF" w:themeFill="background1"/>
            <w:vAlign w:val="center"/>
          </w:tcPr>
          <w:p w14:paraId="657554B4" w14:textId="4BBFBB2D" w:rsidR="006E17EC" w:rsidRPr="00444624" w:rsidRDefault="003D2D93" w:rsidP="006E17EC">
            <w:pPr>
              <w:pStyle w:val="TableContents"/>
              <w:jc w:val="center"/>
              <w:rPr>
                <w:rFonts w:asciiTheme="minorHAnsi" w:hAnsiTheme="minorHAnsi"/>
                <w:sz w:val="22"/>
                <w:szCs w:val="22"/>
                <w:lang w:eastAsia="en-US"/>
              </w:rPr>
            </w:pPr>
            <w:r w:rsidRPr="00444624">
              <w:rPr>
                <w:rFonts w:asciiTheme="minorHAnsi" w:hAnsiTheme="minorHAnsi"/>
                <w:sz w:val="22"/>
                <w:szCs w:val="22"/>
                <w:lang w:eastAsia="en-US"/>
              </w:rPr>
              <w:t>15</w:t>
            </w:r>
          </w:p>
        </w:tc>
      </w:tr>
      <w:tr w:rsidR="006E17EC" w:rsidRPr="00444624" w14:paraId="7395E14D" w14:textId="77777777" w:rsidTr="00444624">
        <w:trPr>
          <w:cantSplit/>
          <w:tblHeader/>
        </w:trPr>
        <w:tc>
          <w:tcPr>
            <w:tcW w:w="2430" w:type="dxa"/>
            <w:shd w:val="clear" w:color="auto" w:fill="FFFFFF" w:themeFill="background1"/>
            <w:vAlign w:val="center"/>
          </w:tcPr>
          <w:p w14:paraId="58A5C5B6" w14:textId="1A23D7FC" w:rsidR="006E17EC" w:rsidRPr="00444624" w:rsidRDefault="003D2D93" w:rsidP="006E17EC">
            <w:pPr>
              <w:pStyle w:val="TableContents"/>
              <w:rPr>
                <w:rFonts w:asciiTheme="minorHAnsi" w:hAnsiTheme="minorHAnsi"/>
                <w:sz w:val="22"/>
                <w:szCs w:val="22"/>
                <w:lang w:eastAsia="en-US"/>
              </w:rPr>
            </w:pPr>
            <w:r w:rsidRPr="00444624">
              <w:rPr>
                <w:rFonts w:asciiTheme="minorHAnsi" w:hAnsiTheme="minorHAnsi"/>
                <w:sz w:val="22"/>
                <w:szCs w:val="22"/>
                <w:lang w:eastAsia="en-US"/>
              </w:rPr>
              <w:t>Specification of items quoted</w:t>
            </w:r>
          </w:p>
        </w:tc>
        <w:tc>
          <w:tcPr>
            <w:tcW w:w="5367" w:type="dxa"/>
            <w:shd w:val="clear" w:color="auto" w:fill="FFFFFF" w:themeFill="background1"/>
          </w:tcPr>
          <w:p w14:paraId="23A8F695" w14:textId="6AC64089" w:rsidR="003D2D93" w:rsidRPr="00444624" w:rsidRDefault="003D2D93" w:rsidP="003D2D93">
            <w:pPr>
              <w:pStyle w:val="TableContents"/>
              <w:numPr>
                <w:ilvl w:val="0"/>
                <w:numId w:val="5"/>
              </w:numPr>
              <w:rPr>
                <w:rFonts w:asciiTheme="minorHAnsi" w:hAnsiTheme="minorHAnsi"/>
                <w:sz w:val="22"/>
                <w:szCs w:val="22"/>
              </w:rPr>
            </w:pPr>
            <w:r w:rsidRPr="00444624">
              <w:rPr>
                <w:rFonts w:asciiTheme="minorHAnsi" w:hAnsiTheme="minorHAnsi"/>
                <w:sz w:val="22"/>
                <w:szCs w:val="22"/>
              </w:rPr>
              <w:t>Comply with the specification listed in the Specification part</w:t>
            </w:r>
          </w:p>
        </w:tc>
        <w:tc>
          <w:tcPr>
            <w:tcW w:w="1360" w:type="dxa"/>
            <w:shd w:val="clear" w:color="auto" w:fill="FFFFFF" w:themeFill="background1"/>
            <w:vAlign w:val="center"/>
          </w:tcPr>
          <w:p w14:paraId="240875A4" w14:textId="48BBEFCC" w:rsidR="006E17EC" w:rsidRPr="00444624" w:rsidRDefault="003D2D93" w:rsidP="006E17EC">
            <w:pPr>
              <w:pStyle w:val="TableContents"/>
              <w:jc w:val="center"/>
              <w:rPr>
                <w:rFonts w:asciiTheme="minorHAnsi" w:hAnsiTheme="minorHAnsi"/>
                <w:sz w:val="22"/>
                <w:szCs w:val="22"/>
                <w:lang w:eastAsia="en-US"/>
              </w:rPr>
            </w:pPr>
            <w:r w:rsidRPr="00444624">
              <w:rPr>
                <w:rFonts w:asciiTheme="minorHAnsi" w:hAnsiTheme="minorHAnsi"/>
                <w:sz w:val="22"/>
                <w:szCs w:val="22"/>
                <w:lang w:eastAsia="en-US"/>
              </w:rPr>
              <w:t>40</w:t>
            </w:r>
          </w:p>
        </w:tc>
      </w:tr>
      <w:tr w:rsidR="006E17EC" w:rsidRPr="00444624" w14:paraId="59453870" w14:textId="77777777" w:rsidTr="00444624">
        <w:trPr>
          <w:cantSplit/>
          <w:tblHeader/>
        </w:trPr>
        <w:tc>
          <w:tcPr>
            <w:tcW w:w="2430" w:type="dxa"/>
            <w:shd w:val="clear" w:color="auto" w:fill="FFFFFF" w:themeFill="background1"/>
            <w:vAlign w:val="center"/>
          </w:tcPr>
          <w:p w14:paraId="57F1472D" w14:textId="153BC47B" w:rsidR="006E17EC" w:rsidRPr="00444624" w:rsidRDefault="003D2D93" w:rsidP="006E17EC">
            <w:pPr>
              <w:pStyle w:val="TableContents"/>
              <w:jc w:val="both"/>
              <w:rPr>
                <w:rFonts w:asciiTheme="minorHAnsi" w:hAnsiTheme="minorHAnsi"/>
                <w:sz w:val="22"/>
                <w:szCs w:val="22"/>
                <w:lang w:eastAsia="en-US"/>
              </w:rPr>
            </w:pPr>
            <w:r w:rsidRPr="00444624">
              <w:rPr>
                <w:rFonts w:asciiTheme="minorHAnsi" w:hAnsiTheme="minorHAnsi"/>
                <w:sz w:val="22"/>
                <w:szCs w:val="22"/>
                <w:lang w:eastAsia="en-US"/>
              </w:rPr>
              <w:t>Training &amp; Technical support</w:t>
            </w:r>
          </w:p>
        </w:tc>
        <w:tc>
          <w:tcPr>
            <w:tcW w:w="5367" w:type="dxa"/>
            <w:shd w:val="clear" w:color="auto" w:fill="FFFFFF" w:themeFill="background1"/>
          </w:tcPr>
          <w:p w14:paraId="524E208C" w14:textId="77777777" w:rsidR="006E17EC" w:rsidRPr="00444624" w:rsidRDefault="003D2D93" w:rsidP="001D3BEC">
            <w:pPr>
              <w:numPr>
                <w:ilvl w:val="0"/>
                <w:numId w:val="6"/>
              </w:numPr>
              <w:adjustRightInd w:val="0"/>
              <w:rPr>
                <w:rFonts w:asciiTheme="minorHAnsi" w:eastAsiaTheme="minorEastAsia" w:hAnsiTheme="minorHAnsi"/>
                <w:color w:val="000000"/>
                <w:sz w:val="22"/>
                <w:lang w:val="en-GB"/>
              </w:rPr>
            </w:pPr>
            <w:r w:rsidRPr="00444624">
              <w:rPr>
                <w:rFonts w:asciiTheme="minorHAnsi" w:eastAsiaTheme="minorEastAsia" w:hAnsiTheme="minorHAnsi"/>
                <w:color w:val="000000"/>
                <w:sz w:val="22"/>
                <w:lang w:val="en-GB"/>
              </w:rPr>
              <w:t>To be offered onsite during installation or to be offered remotely</w:t>
            </w:r>
          </w:p>
          <w:p w14:paraId="73C77B58" w14:textId="77777777" w:rsidR="003D2D93" w:rsidRPr="00444624" w:rsidRDefault="003D2D93" w:rsidP="001D3BEC">
            <w:pPr>
              <w:numPr>
                <w:ilvl w:val="0"/>
                <w:numId w:val="6"/>
              </w:numPr>
              <w:adjustRightInd w:val="0"/>
              <w:rPr>
                <w:rFonts w:asciiTheme="minorHAnsi" w:eastAsiaTheme="minorEastAsia" w:hAnsiTheme="minorHAnsi"/>
                <w:color w:val="000000"/>
                <w:sz w:val="22"/>
                <w:lang w:val="en-GB"/>
              </w:rPr>
            </w:pPr>
            <w:r w:rsidRPr="00444624">
              <w:rPr>
                <w:rFonts w:asciiTheme="minorHAnsi" w:eastAsiaTheme="minorEastAsia" w:hAnsiTheme="minorHAnsi"/>
                <w:color w:val="000000"/>
                <w:sz w:val="22"/>
                <w:lang w:val="en-GB"/>
              </w:rPr>
              <w:t>All requested documents, especially service manual are supplied</w:t>
            </w:r>
          </w:p>
          <w:p w14:paraId="375ED5B7" w14:textId="502E2A24" w:rsidR="003D2D93" w:rsidRPr="00444624" w:rsidRDefault="003D2D93" w:rsidP="001D3BEC">
            <w:pPr>
              <w:numPr>
                <w:ilvl w:val="0"/>
                <w:numId w:val="6"/>
              </w:numPr>
              <w:adjustRightInd w:val="0"/>
              <w:rPr>
                <w:rFonts w:asciiTheme="minorHAnsi" w:eastAsiaTheme="minorEastAsia" w:hAnsiTheme="minorHAnsi"/>
                <w:color w:val="000000"/>
                <w:sz w:val="22"/>
                <w:lang w:val="en-GB"/>
              </w:rPr>
            </w:pPr>
            <w:r w:rsidRPr="00444624">
              <w:rPr>
                <w:rFonts w:asciiTheme="minorHAnsi" w:eastAsiaTheme="minorEastAsia" w:hAnsiTheme="minorHAnsi"/>
                <w:color w:val="000000"/>
                <w:sz w:val="22"/>
                <w:lang w:val="en-GB"/>
              </w:rPr>
              <w:t xml:space="preserve">Continuous support during and post warranty guaranteed. </w:t>
            </w:r>
          </w:p>
        </w:tc>
        <w:tc>
          <w:tcPr>
            <w:tcW w:w="1360" w:type="dxa"/>
            <w:shd w:val="clear" w:color="auto" w:fill="FFFFFF" w:themeFill="background1"/>
            <w:vAlign w:val="center"/>
          </w:tcPr>
          <w:p w14:paraId="4C399CE7" w14:textId="22103831" w:rsidR="006E17EC" w:rsidRPr="00444624" w:rsidRDefault="003D2D93" w:rsidP="006E17EC">
            <w:pPr>
              <w:pStyle w:val="TableContents"/>
              <w:jc w:val="center"/>
              <w:rPr>
                <w:rFonts w:asciiTheme="minorHAnsi" w:hAnsiTheme="minorHAnsi"/>
                <w:sz w:val="22"/>
                <w:szCs w:val="22"/>
                <w:lang w:eastAsia="en-US"/>
              </w:rPr>
            </w:pPr>
            <w:r w:rsidRPr="00444624">
              <w:rPr>
                <w:rFonts w:asciiTheme="minorHAnsi" w:hAnsiTheme="minorHAnsi"/>
                <w:sz w:val="22"/>
                <w:szCs w:val="22"/>
                <w:lang w:eastAsia="en-US"/>
              </w:rPr>
              <w:t>30</w:t>
            </w:r>
          </w:p>
        </w:tc>
      </w:tr>
      <w:tr w:rsidR="003849E8" w:rsidRPr="00DF2302" w14:paraId="465E49EB" w14:textId="77777777" w:rsidTr="00444624">
        <w:trPr>
          <w:cantSplit/>
          <w:trHeight w:val="650"/>
          <w:tblHeader/>
        </w:trPr>
        <w:tc>
          <w:tcPr>
            <w:tcW w:w="7797" w:type="dxa"/>
            <w:gridSpan w:val="2"/>
            <w:shd w:val="clear" w:color="auto" w:fill="FFFFFF" w:themeFill="background1"/>
            <w:vAlign w:val="center"/>
          </w:tcPr>
          <w:p w14:paraId="628B8019" w14:textId="0F85A49D" w:rsidR="003849E8" w:rsidRPr="00444624" w:rsidRDefault="003849E8" w:rsidP="006E17EC">
            <w:pPr>
              <w:pStyle w:val="TableContents"/>
              <w:jc w:val="both"/>
              <w:rPr>
                <w:rFonts w:cs="Calibri"/>
              </w:rPr>
            </w:pPr>
            <w:r w:rsidRPr="00444624">
              <w:rPr>
                <w:rFonts w:cs="Calibri"/>
                <w:b/>
              </w:rPr>
              <w:t>Total Possible Technical Score</w:t>
            </w:r>
          </w:p>
        </w:tc>
        <w:tc>
          <w:tcPr>
            <w:tcW w:w="1360" w:type="dxa"/>
            <w:shd w:val="clear" w:color="auto" w:fill="FFFFFF" w:themeFill="background1"/>
            <w:vAlign w:val="center"/>
          </w:tcPr>
          <w:p w14:paraId="1CBE2A02" w14:textId="0EA949E8" w:rsidR="003849E8" w:rsidRPr="00DF2302" w:rsidRDefault="003849E8" w:rsidP="003849E8">
            <w:pPr>
              <w:pStyle w:val="TableContents"/>
              <w:jc w:val="center"/>
              <w:rPr>
                <w:rFonts w:cs="Calibri"/>
                <w:b/>
              </w:rPr>
            </w:pPr>
            <w:r w:rsidRPr="00444624">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F380D" w14:textId="77777777" w:rsidR="00E97C67" w:rsidRDefault="00E97C67">
      <w:r>
        <w:separator/>
      </w:r>
    </w:p>
  </w:endnote>
  <w:endnote w:type="continuationSeparator" w:id="0">
    <w:p w14:paraId="57CA1B9C" w14:textId="77777777" w:rsidR="00E97C67" w:rsidRDefault="00E9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90D0330" w:rsidR="00D15CF2" w:rsidRDefault="004878F3" w:rsidP="004878F3">
    <w:pPr>
      <w:pStyle w:val="Footer"/>
    </w:pPr>
    <w:r>
      <w:fldChar w:fldCharType="begin"/>
    </w:r>
    <w:r>
      <w:instrText xml:space="preserve"> DATE \@ "yyyy-MM-dd" </w:instrText>
    </w:r>
    <w:r>
      <w:fldChar w:fldCharType="separate"/>
    </w:r>
    <w:r w:rsidR="00444624">
      <w:rPr>
        <w:noProof/>
      </w:rPr>
      <w:t>2025-08-27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427D5" w14:textId="77777777" w:rsidR="00E97C67" w:rsidRDefault="00E97C67">
      <w:r>
        <w:separator/>
      </w:r>
    </w:p>
  </w:footnote>
  <w:footnote w:type="continuationSeparator" w:id="0">
    <w:p w14:paraId="4EE55EC6" w14:textId="77777777" w:rsidR="00E97C67" w:rsidRDefault="00E9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3F434BD2"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57622954">
    <w:abstractNumId w:val="2"/>
  </w:num>
  <w:num w:numId="2" w16cid:durableId="1941597559">
    <w:abstractNumId w:val="7"/>
  </w:num>
  <w:num w:numId="3" w16cid:durableId="1057817693">
    <w:abstractNumId w:val="6"/>
  </w:num>
  <w:num w:numId="4" w16cid:durableId="1762987656">
    <w:abstractNumId w:val="5"/>
  </w:num>
  <w:num w:numId="5" w16cid:durableId="1678926694">
    <w:abstractNumId w:val="0"/>
  </w:num>
  <w:num w:numId="6" w16cid:durableId="2046252492">
    <w:abstractNumId w:val="4"/>
  </w:num>
  <w:num w:numId="7" w16cid:durableId="1788159909">
    <w:abstractNumId w:val="1"/>
  </w:num>
  <w:num w:numId="8" w16cid:durableId="53504294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2D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624"/>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3909"/>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97C67"/>
    <w:rsid w:val="00EA082E"/>
    <w:rsid w:val="00EA0887"/>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720</Words>
  <Characters>4104</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4815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2016-10-18T02:57:00Z</cp:lastPrinted>
  <dcterms:created xsi:type="dcterms:W3CDTF">2025-08-26T00:34:00Z</dcterms:created>
  <dcterms:modified xsi:type="dcterms:W3CDTF">2025-08-26T21:25:00Z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